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B9EFD" w14:textId="77777777" w:rsidR="00CA40B8" w:rsidRDefault="00CA40B8" w:rsidP="00CA40B8">
      <w:pPr>
        <w:pStyle w:val="Heading2"/>
      </w:pPr>
      <w:r>
        <w:t>A table, with and without a header row</w:t>
      </w:r>
    </w:p>
    <w:p w14:paraId="058F18BF" w14:textId="77777777" w:rsidR="00CA40B8" w:rsidRDefault="00CA40B8" w:rsidP="00CA40B8"/>
    <w:tbl>
      <w:tblPr>
        <w:tblStyle w:val="LightShading"/>
        <w:tblW w:w="0" w:type="auto"/>
        <w:tblLook w:val="0420" w:firstRow="1" w:lastRow="0" w:firstColumn="0" w:lastColumn="0" w:noHBand="0" w:noVBand="1"/>
      </w:tblPr>
      <w:tblGrid>
        <w:gridCol w:w="2214"/>
        <w:gridCol w:w="2214"/>
        <w:gridCol w:w="2214"/>
        <w:gridCol w:w="2214"/>
      </w:tblGrid>
      <w:tr w:rsidR="00CA40B8" w14:paraId="13615F00" w14:textId="77777777" w:rsidTr="00732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14" w:type="dxa"/>
          </w:tcPr>
          <w:p w14:paraId="5DB4F9C7" w14:textId="77777777" w:rsidR="00CA40B8" w:rsidRDefault="00CA40B8" w:rsidP="00732A05">
            <w:r>
              <w:t>Name</w:t>
            </w:r>
          </w:p>
        </w:tc>
        <w:tc>
          <w:tcPr>
            <w:tcW w:w="2214" w:type="dxa"/>
          </w:tcPr>
          <w:p w14:paraId="02DF2F73" w14:textId="77777777" w:rsidR="00CA40B8" w:rsidRDefault="00CA40B8" w:rsidP="00732A05">
            <w:r>
              <w:t>Game</w:t>
            </w:r>
          </w:p>
        </w:tc>
        <w:tc>
          <w:tcPr>
            <w:tcW w:w="2214" w:type="dxa"/>
          </w:tcPr>
          <w:p w14:paraId="472BEE52" w14:textId="77777777" w:rsidR="00CA40B8" w:rsidRDefault="00CA40B8" w:rsidP="00732A05">
            <w:r>
              <w:t>Fame</w:t>
            </w:r>
          </w:p>
        </w:tc>
        <w:tc>
          <w:tcPr>
            <w:tcW w:w="2214" w:type="dxa"/>
          </w:tcPr>
          <w:p w14:paraId="7B62ABAF" w14:textId="77777777" w:rsidR="00CA40B8" w:rsidRDefault="00CA40B8" w:rsidP="00732A05">
            <w:r>
              <w:t>Blame</w:t>
            </w:r>
          </w:p>
        </w:tc>
      </w:tr>
      <w:tr w:rsidR="00CA40B8" w14:paraId="3058A935" w14:textId="77777777" w:rsidTr="00732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4" w:type="dxa"/>
          </w:tcPr>
          <w:p w14:paraId="19863162" w14:textId="77777777" w:rsidR="00CA40B8" w:rsidRDefault="00CA40B8" w:rsidP="00732A05">
            <w:r>
              <w:t>Lebron James</w:t>
            </w:r>
          </w:p>
        </w:tc>
        <w:tc>
          <w:tcPr>
            <w:tcW w:w="2214" w:type="dxa"/>
          </w:tcPr>
          <w:p w14:paraId="4C2140C9" w14:textId="77777777" w:rsidR="00CA40B8" w:rsidRDefault="00CA40B8" w:rsidP="00732A05">
            <w:r>
              <w:t>Basketball</w:t>
            </w:r>
          </w:p>
        </w:tc>
        <w:tc>
          <w:tcPr>
            <w:tcW w:w="2214" w:type="dxa"/>
          </w:tcPr>
          <w:p w14:paraId="32BF4419" w14:textId="77777777" w:rsidR="00CA40B8" w:rsidRDefault="00CA40B8" w:rsidP="00732A05">
            <w:r>
              <w:t>Very High</w:t>
            </w:r>
          </w:p>
        </w:tc>
        <w:tc>
          <w:tcPr>
            <w:tcW w:w="2214" w:type="dxa"/>
          </w:tcPr>
          <w:p w14:paraId="6EA44E31" w14:textId="77777777" w:rsidR="00CA40B8" w:rsidRDefault="00CA40B8" w:rsidP="00732A05">
            <w:r>
              <w:t>Leaving Cleveland</w:t>
            </w:r>
          </w:p>
        </w:tc>
      </w:tr>
      <w:tr w:rsidR="00CA40B8" w14:paraId="31FBE54A" w14:textId="77777777" w:rsidTr="00732A05">
        <w:tc>
          <w:tcPr>
            <w:tcW w:w="2214" w:type="dxa"/>
          </w:tcPr>
          <w:p w14:paraId="54603663" w14:textId="77777777" w:rsidR="00CA40B8" w:rsidRDefault="00CA40B8" w:rsidP="00732A05">
            <w:r>
              <w:t>Ryan Braun</w:t>
            </w:r>
          </w:p>
        </w:tc>
        <w:tc>
          <w:tcPr>
            <w:tcW w:w="2214" w:type="dxa"/>
          </w:tcPr>
          <w:p w14:paraId="0A134F88" w14:textId="77777777" w:rsidR="00CA40B8" w:rsidRDefault="00CA40B8" w:rsidP="00732A05">
            <w:r>
              <w:t>Baseball</w:t>
            </w:r>
          </w:p>
        </w:tc>
        <w:tc>
          <w:tcPr>
            <w:tcW w:w="2214" w:type="dxa"/>
          </w:tcPr>
          <w:p w14:paraId="21DEC689" w14:textId="77777777" w:rsidR="00CA40B8" w:rsidRDefault="00CA40B8" w:rsidP="00732A05">
            <w:r>
              <w:t>Moderate</w:t>
            </w:r>
          </w:p>
        </w:tc>
        <w:tc>
          <w:tcPr>
            <w:tcW w:w="2214" w:type="dxa"/>
          </w:tcPr>
          <w:p w14:paraId="7A733D19" w14:textId="77777777" w:rsidR="00CA40B8" w:rsidRDefault="00CA40B8" w:rsidP="00732A05">
            <w:r>
              <w:t>Steroids</w:t>
            </w:r>
          </w:p>
        </w:tc>
      </w:tr>
      <w:tr w:rsidR="00CA40B8" w14:paraId="436BFFB3" w14:textId="77777777" w:rsidTr="00732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4" w:type="dxa"/>
          </w:tcPr>
          <w:p w14:paraId="27980F71" w14:textId="77777777" w:rsidR="00CA40B8" w:rsidRDefault="00CA40B8" w:rsidP="00732A05">
            <w:r>
              <w:t>Russell Wilson</w:t>
            </w:r>
          </w:p>
        </w:tc>
        <w:tc>
          <w:tcPr>
            <w:tcW w:w="2214" w:type="dxa"/>
          </w:tcPr>
          <w:p w14:paraId="0F952770" w14:textId="77777777" w:rsidR="00CA40B8" w:rsidRDefault="00CA40B8" w:rsidP="00732A05">
            <w:r>
              <w:t>Football</w:t>
            </w:r>
          </w:p>
        </w:tc>
        <w:tc>
          <w:tcPr>
            <w:tcW w:w="2214" w:type="dxa"/>
          </w:tcPr>
          <w:p w14:paraId="6816AECE" w14:textId="77777777" w:rsidR="00CA40B8" w:rsidRDefault="00CA40B8" w:rsidP="00732A05">
            <w:r>
              <w:t>High</w:t>
            </w:r>
          </w:p>
        </w:tc>
        <w:tc>
          <w:tcPr>
            <w:tcW w:w="2214" w:type="dxa"/>
          </w:tcPr>
          <w:p w14:paraId="493CFABD" w14:textId="77777777" w:rsidR="00CA40B8" w:rsidRDefault="00CA40B8" w:rsidP="00732A05">
            <w:r>
              <w:t>Tacky uniform</w:t>
            </w:r>
          </w:p>
        </w:tc>
      </w:tr>
    </w:tbl>
    <w:p w14:paraId="213D441B" w14:textId="77777777" w:rsidR="00CA40B8" w:rsidRDefault="00CA40B8" w:rsidP="00CA40B8"/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428"/>
        <w:gridCol w:w="4428"/>
      </w:tblGrid>
      <w:tr w:rsidR="00CA40B8" w14:paraId="18F20B1B" w14:textId="77777777" w:rsidTr="00732A05">
        <w:tc>
          <w:tcPr>
            <w:tcW w:w="4428" w:type="dxa"/>
          </w:tcPr>
          <w:p w14:paraId="466A7DA0" w14:textId="77777777" w:rsidR="00CA40B8" w:rsidRDefault="00CA40B8" w:rsidP="00732A05">
            <w:r>
              <w:t>Sinple</w:t>
            </w:r>
          </w:p>
        </w:tc>
        <w:tc>
          <w:tcPr>
            <w:tcW w:w="4428" w:type="dxa"/>
          </w:tcPr>
          <w:p w14:paraId="7E623757" w14:textId="77777777" w:rsidR="00CA40B8" w:rsidRDefault="00CA40B8" w:rsidP="00732A05">
            <w:r>
              <w:t>Table</w:t>
            </w:r>
          </w:p>
        </w:tc>
      </w:tr>
      <w:tr w:rsidR="00CA40B8" w14:paraId="1496C692" w14:textId="77777777" w:rsidTr="00732A05">
        <w:tc>
          <w:tcPr>
            <w:tcW w:w="4428" w:type="dxa"/>
          </w:tcPr>
          <w:p w14:paraId="18A0C016" w14:textId="77777777" w:rsidR="00CA40B8" w:rsidRDefault="00CA40B8" w:rsidP="00732A05">
            <w:r>
              <w:t>Without</w:t>
            </w:r>
          </w:p>
        </w:tc>
        <w:tc>
          <w:tcPr>
            <w:tcW w:w="4428" w:type="dxa"/>
          </w:tcPr>
          <w:p w14:paraId="69F5C516" w14:textId="77777777" w:rsidR="00CA40B8" w:rsidRDefault="00CA40B8" w:rsidP="00732A05">
            <w:r>
              <w:t>Header</w:t>
            </w:r>
          </w:p>
        </w:tc>
      </w:tr>
    </w:tbl>
    <w:p w14:paraId="774C7FE4" w14:textId="77777777" w:rsidR="0082648A" w:rsidRDefault="0082648A"/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428"/>
        <w:gridCol w:w="4428"/>
      </w:tblGrid>
      <w:tr w:rsidR="00DE2D8B" w14:paraId="409C39D3" w14:textId="77777777" w:rsidTr="005E11E2">
        <w:tc>
          <w:tcPr>
            <w:tcW w:w="4428" w:type="dxa"/>
          </w:tcPr>
          <w:p w14:paraId="0A429DBD" w14:textId="77777777" w:rsidR="00DE2D8B" w:rsidRDefault="00DE2D8B" w:rsidP="005E11E2">
            <w:r>
              <w:t>Sim</w:t>
            </w:r>
            <w:r>
              <w:t>ple</w:t>
            </w:r>
          </w:p>
          <w:p w14:paraId="38AA0F96" w14:textId="77777777" w:rsidR="00DE2D8B" w:rsidRDefault="00DE2D8B" w:rsidP="005E11E2"/>
          <w:p w14:paraId="147E7E6D" w14:textId="6F24C29C" w:rsidR="00DE2D8B" w:rsidRDefault="00DE2D8B" w:rsidP="005E11E2">
            <w:r>
              <w:t>Multiparagraph</w:t>
            </w:r>
          </w:p>
        </w:tc>
        <w:tc>
          <w:tcPr>
            <w:tcW w:w="4428" w:type="dxa"/>
          </w:tcPr>
          <w:p w14:paraId="704AC1B2" w14:textId="77777777" w:rsidR="00DE2D8B" w:rsidRDefault="00DE2D8B" w:rsidP="005E11E2">
            <w:r>
              <w:t>Table</w:t>
            </w:r>
          </w:p>
          <w:p w14:paraId="7EF5C092" w14:textId="77777777" w:rsidR="00DE2D8B" w:rsidRDefault="00DE2D8B" w:rsidP="005E11E2"/>
          <w:p w14:paraId="53C4D13F" w14:textId="34E9AB6F" w:rsidR="00DE2D8B" w:rsidRDefault="00DE2D8B" w:rsidP="005E11E2">
            <w:r>
              <w:t>Full</w:t>
            </w:r>
          </w:p>
        </w:tc>
      </w:tr>
      <w:tr w:rsidR="00DE2D8B" w14:paraId="276A67EA" w14:textId="77777777" w:rsidTr="005E11E2">
        <w:tc>
          <w:tcPr>
            <w:tcW w:w="4428" w:type="dxa"/>
          </w:tcPr>
          <w:p w14:paraId="75FC0D8D" w14:textId="3F2B05EB" w:rsidR="00DE2D8B" w:rsidRDefault="00DE2D8B" w:rsidP="005E11E2">
            <w:r>
              <w:t>Of</w:t>
            </w:r>
          </w:p>
          <w:p w14:paraId="708EE91A" w14:textId="77777777" w:rsidR="00DE2D8B" w:rsidRDefault="00DE2D8B" w:rsidP="005E11E2"/>
          <w:p w14:paraId="4463289F" w14:textId="35917764" w:rsidR="00DE2D8B" w:rsidRDefault="00DE2D8B" w:rsidP="005E11E2">
            <w:r>
              <w:t>Paragraphs</w:t>
            </w:r>
          </w:p>
        </w:tc>
        <w:tc>
          <w:tcPr>
            <w:tcW w:w="4428" w:type="dxa"/>
          </w:tcPr>
          <w:p w14:paraId="78E61093" w14:textId="77777777" w:rsidR="00DE2D8B" w:rsidRDefault="00DE2D8B" w:rsidP="005E11E2">
            <w:r>
              <w:t>In each</w:t>
            </w:r>
          </w:p>
          <w:p w14:paraId="2D16C519" w14:textId="77777777" w:rsidR="00DE2D8B" w:rsidRDefault="00DE2D8B" w:rsidP="005E11E2"/>
          <w:p w14:paraId="2B1A34DA" w14:textId="5A30278B" w:rsidR="00DE2D8B" w:rsidRDefault="00DE2D8B" w:rsidP="005E11E2">
            <w:r>
              <w:t>Cell.</w:t>
            </w:r>
            <w:bookmarkStart w:id="0" w:name="_GoBack"/>
            <w:bookmarkEnd w:id="0"/>
          </w:p>
        </w:tc>
      </w:tr>
    </w:tbl>
    <w:p w14:paraId="3F68046C" w14:textId="77777777" w:rsidR="00DE2D8B" w:rsidRDefault="00DE2D8B"/>
    <w:sectPr w:rsidR="00DE2D8B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B8"/>
    <w:rsid w:val="0082648A"/>
    <w:rsid w:val="009B5A44"/>
    <w:rsid w:val="00CA40B8"/>
    <w:rsid w:val="00DE2D8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1E0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B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4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CA4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A40B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B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4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CA4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A40B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Macintosh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3</cp:revision>
  <dcterms:created xsi:type="dcterms:W3CDTF">2014-06-12T19:29:00Z</dcterms:created>
  <dcterms:modified xsi:type="dcterms:W3CDTF">2014-08-28T18:14:00Z</dcterms:modified>
</cp:coreProperties>
</file>